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3B3BC8" w:rsidP="00C0709D" w:rsidRDefault="003B3BC8" w14:paraId="35CBA155" wp14:textId="77777777">
      <w:pPr>
        <w:pStyle w:val="BodyText"/>
        <w:pBdr>
          <w:left w:val="single" w:color="auto" w:sz="2" w:space="0"/>
          <w:right w:val="single" w:color="auto" w:sz="2" w:space="1"/>
        </w:pBdr>
      </w:pPr>
      <w:r>
        <w:t xml:space="preserve"> [Insert organisation name/logo]</w:t>
      </w:r>
    </w:p>
    <w:p xmlns:wp14="http://schemas.microsoft.com/office/word/2010/wordml" w:rsidRPr="00F10799" w:rsidR="003B3BC8" w:rsidP="003B3BC8" w:rsidRDefault="003B3BC8" w14:paraId="672A6659" wp14:textId="77777777">
      <w:pPr>
        <w:rPr>
          <w:sz w:val="20"/>
          <w:szCs w:val="20"/>
        </w:rPr>
      </w:pPr>
    </w:p>
    <w:p xmlns:wp14="http://schemas.microsoft.com/office/word/2010/wordml" w:rsidRPr="003B3BC8" w:rsidR="003B3BC8" w:rsidP="00F90F95" w:rsidRDefault="00836CF8" w14:paraId="48477EDB" wp14:textId="77777777">
      <w:pPr>
        <w:pStyle w:val="Heading1"/>
      </w:pPr>
      <w:r>
        <w:t>EMPLOYEE EXIT CHECKLIST</w:t>
      </w:r>
    </w:p>
    <w:p xmlns:wp14="http://schemas.microsoft.com/office/word/2010/wordml" w:rsidRPr="00730AA7" w:rsidR="00730AA7" w:rsidP="003B3BC8" w:rsidRDefault="00730AA7" w14:paraId="0A37501D" wp14:textId="77777777">
      <w:pPr>
        <w:rPr>
          <w:b/>
        </w:rPr>
      </w:pPr>
    </w:p>
    <w:p xmlns:wp14="http://schemas.microsoft.com/office/word/2010/wordml" w:rsidR="00836CF8" w:rsidP="00E63952" w:rsidRDefault="00836CF8" w14:paraId="491BCF7B" wp14:textId="77777777">
      <w:r>
        <w:t xml:space="preserve">The following exit checklist is to be used with resigning and terminated staff members. </w:t>
      </w:r>
    </w:p>
    <w:p xmlns:wp14="http://schemas.microsoft.com/office/word/2010/wordml" w:rsidR="00E63952" w:rsidP="00E63952" w:rsidRDefault="00836CF8" w14:paraId="29D6B04F" wp14:textId="77777777">
      <w:r>
        <w:t xml:space="preserve"> </w:t>
      </w: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4252"/>
        <w:gridCol w:w="1276"/>
        <w:gridCol w:w="1843"/>
      </w:tblGrid>
      <w:tr xmlns:wp14="http://schemas.microsoft.com/office/word/2010/wordml" w:rsidRPr="00E97642" w:rsidR="00E23BD3" w:rsidTr="00B2381B" w14:paraId="60096D53" wp14:textId="77777777">
        <w:trPr>
          <w:trHeight w:val="702"/>
        </w:trPr>
        <w:tc>
          <w:tcPr>
            <w:tcW w:w="1418" w:type="dxa"/>
            <w:shd w:val="clear" w:color="auto" w:fill="D9D9D9" w:themeFill="background1" w:themeFillShade="D9"/>
          </w:tcPr>
          <w:p w:rsidRPr="00E97642" w:rsidR="00836CF8" w:rsidP="0052348D" w:rsidRDefault="00836CF8" w14:paraId="4BA15F62" wp14:textId="77777777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Employee</w:t>
            </w:r>
            <w:r w:rsidR="0052348D">
              <w:rPr>
                <w:b/>
              </w:rPr>
              <w:t>’s name</w:t>
            </w:r>
            <w:r>
              <w:rPr>
                <w:b/>
              </w:rPr>
              <w:t xml:space="preserve"> </w:t>
            </w:r>
          </w:p>
        </w:tc>
        <w:tc>
          <w:tcPr>
            <w:tcW w:w="4252" w:type="dxa"/>
          </w:tcPr>
          <w:p w:rsidRPr="00E97642" w:rsidR="00836CF8" w:rsidP="0052348D" w:rsidRDefault="00836CF8" w14:paraId="5DAB6C7B" wp14:textId="77777777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Pr="00045FEC" w:rsidR="00836CF8" w:rsidP="0052348D" w:rsidRDefault="0052348D" w14:paraId="7D0C45A9" wp14:textId="77777777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Scheduled exit d</w:t>
            </w:r>
            <w:r w:rsidR="00836CF8">
              <w:rPr>
                <w:b/>
              </w:rPr>
              <w:t>ate</w:t>
            </w:r>
          </w:p>
        </w:tc>
        <w:tc>
          <w:tcPr>
            <w:tcW w:w="1843" w:type="dxa"/>
          </w:tcPr>
          <w:p w:rsidRPr="00E97642" w:rsidR="00836CF8" w:rsidP="0052348D" w:rsidRDefault="00836CF8" w14:paraId="02EB378F" wp14:textId="77777777">
            <w:pPr>
              <w:tabs>
                <w:tab w:val="left" w:pos="960"/>
              </w:tabs>
            </w:pPr>
          </w:p>
        </w:tc>
      </w:tr>
    </w:tbl>
    <w:p xmlns:wp14="http://schemas.microsoft.com/office/word/2010/wordml" w:rsidR="00E50B96" w:rsidP="00AE4E61" w:rsidRDefault="00E50B96" w14:paraId="6A05A809" wp14:textId="77777777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6096"/>
        <w:gridCol w:w="2693"/>
      </w:tblGrid>
      <w:tr xmlns:wp14="http://schemas.microsoft.com/office/word/2010/wordml" w:rsidRPr="004B2ED5" w:rsidR="00FF7E33" w:rsidTr="6945CA2F" w14:paraId="04BF7629" wp14:textId="77777777">
        <w:tc>
          <w:tcPr>
            <w:tcW w:w="8789" w:type="dxa"/>
            <w:gridSpan w:val="2"/>
            <w:shd w:val="clear" w:color="auto" w:fill="000000" w:themeFill="text1"/>
            <w:tcMar/>
          </w:tcPr>
          <w:p w:rsidR="00FF7E33" w:rsidP="003E4156" w:rsidRDefault="00FF7E33" w14:paraId="09A2FDD4" wp14:textId="77777777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Administration</w:t>
            </w:r>
          </w:p>
        </w:tc>
      </w:tr>
      <w:tr xmlns:wp14="http://schemas.microsoft.com/office/word/2010/wordml" w:rsidRPr="004B2ED5" w:rsidR="00FF7E33" w:rsidTr="6945CA2F" w14:paraId="6776001C" wp14:textId="77777777">
        <w:tc>
          <w:tcPr>
            <w:tcW w:w="6096" w:type="dxa"/>
            <w:shd w:val="clear" w:color="auto" w:fill="D9D9D9" w:themeFill="background1" w:themeFillShade="D9"/>
            <w:tcMar/>
          </w:tcPr>
          <w:p w:rsidRPr="00C55E2D" w:rsidR="00FF7E33" w:rsidP="00E03B2E" w:rsidRDefault="00FF7E33" w14:paraId="769726BA" wp14:textId="7777777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693" w:type="dxa"/>
            <w:shd w:val="clear" w:color="auto" w:fill="D9D9D9" w:themeFill="background1" w:themeFillShade="D9"/>
            <w:tcMar/>
          </w:tcPr>
          <w:p w:rsidRPr="00C55E2D" w:rsidR="00FF7E33" w:rsidP="003E4156" w:rsidRDefault="00FF7E33" w14:paraId="0ADDB6A9" wp14:textId="7777777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Check </w:t>
            </w:r>
          </w:p>
        </w:tc>
      </w:tr>
      <w:tr xmlns:wp14="http://schemas.microsoft.com/office/word/2010/wordml" w:rsidR="00FF7E33" w:rsidTr="6945CA2F" w14:paraId="2804C0E9" wp14:textId="77777777">
        <w:trPr>
          <w:trHeight w:val="495"/>
        </w:trPr>
        <w:tc>
          <w:tcPr>
            <w:tcW w:w="6096" w:type="dxa"/>
            <w:tcMar/>
          </w:tcPr>
          <w:p w:rsidR="00FF7E33" w:rsidP="00B46EBB" w:rsidRDefault="00FF7E33" w14:paraId="078F07CC" wp14:textId="77777777">
            <w:pPr>
              <w:jc w:val="left"/>
            </w:pPr>
            <w:r w:rsidRPr="00FF7E33">
              <w:t>Exit interview conducted</w:t>
            </w:r>
          </w:p>
          <w:p w:rsidRPr="00FF7E33" w:rsidR="00B46EBB" w:rsidP="00B46EBB" w:rsidRDefault="00B46EBB" w14:paraId="5A39BBE3" wp14:textId="77777777">
            <w:pPr>
              <w:jc w:val="left"/>
            </w:pPr>
          </w:p>
        </w:tc>
        <w:tc>
          <w:tcPr>
            <w:tcW w:w="2693" w:type="dxa"/>
            <w:tcMar/>
          </w:tcPr>
          <w:p w:rsidR="00FF7E33" w:rsidP="00FF7E33" w:rsidRDefault="00FF7E33" w14:paraId="45FCFDDA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FF7E33" w:rsidTr="6945CA2F" w14:paraId="032D5202" wp14:textId="77777777">
        <w:trPr>
          <w:trHeight w:val="431"/>
        </w:trPr>
        <w:tc>
          <w:tcPr>
            <w:tcW w:w="6096" w:type="dxa"/>
            <w:tcMar/>
          </w:tcPr>
          <w:p w:rsidR="00FF7E33" w:rsidP="00B46EBB" w:rsidRDefault="00FF7E33" w14:paraId="74BE3CEA" wp14:textId="77777777">
            <w:pPr>
              <w:jc w:val="left"/>
            </w:pPr>
            <w:r w:rsidRPr="00FF7E33">
              <w:t>Forwarding contact details provided</w:t>
            </w:r>
          </w:p>
          <w:p w:rsidRPr="00FF7E33" w:rsidR="00B46EBB" w:rsidP="00B46EBB" w:rsidRDefault="00B46EBB" w14:paraId="41C8F396" wp14:textId="77777777">
            <w:pPr>
              <w:jc w:val="left"/>
            </w:pPr>
          </w:p>
        </w:tc>
        <w:tc>
          <w:tcPr>
            <w:tcW w:w="2693" w:type="dxa"/>
            <w:tcMar/>
          </w:tcPr>
          <w:p w:rsidR="00FF7E33" w:rsidP="00FF7E33" w:rsidRDefault="00FF7E33" w14:paraId="5EAEF3EE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FF7E33" w:rsidTr="6945CA2F" w14:paraId="5EB82CC8" wp14:textId="77777777">
        <w:trPr>
          <w:trHeight w:val="409"/>
        </w:trPr>
        <w:tc>
          <w:tcPr>
            <w:tcW w:w="6096" w:type="dxa"/>
            <w:tcMar/>
          </w:tcPr>
          <w:p w:rsidR="00FF7E33" w:rsidP="00B46EBB" w:rsidRDefault="00FF7E33" w14:paraId="47B72BEB" wp14:textId="77777777">
            <w:pPr>
              <w:jc w:val="left"/>
            </w:pPr>
            <w:r w:rsidRPr="00FF7E33">
              <w:t>Written reference or certificate of service provided</w:t>
            </w:r>
            <w:r w:rsidR="004567B3">
              <w:t xml:space="preserve">/ </w:t>
            </w:r>
            <w:bookmarkStart w:name="_GoBack" w:id="0"/>
            <w:bookmarkEnd w:id="0"/>
            <w:r w:rsidR="004567B3">
              <w:t>requested</w:t>
            </w:r>
          </w:p>
          <w:p w:rsidRPr="00FF7E33" w:rsidR="00B46EBB" w:rsidP="00B46EBB" w:rsidRDefault="00B46EBB" w14:paraId="72A3D3EC" wp14:textId="77777777">
            <w:pPr>
              <w:jc w:val="left"/>
            </w:pPr>
          </w:p>
        </w:tc>
        <w:tc>
          <w:tcPr>
            <w:tcW w:w="2693" w:type="dxa"/>
            <w:tcMar/>
          </w:tcPr>
          <w:p w:rsidR="00FF7E33" w:rsidP="00FF7E33" w:rsidRDefault="00FF7E33" w14:paraId="3544B531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FF7E33" w:rsidTr="6945CA2F" w14:paraId="63FAD25E" wp14:textId="77777777">
        <w:trPr>
          <w:trHeight w:val="457"/>
        </w:trPr>
        <w:tc>
          <w:tcPr>
            <w:tcW w:w="6096" w:type="dxa"/>
            <w:tcMar/>
          </w:tcPr>
          <w:p w:rsidR="00FF7E33" w:rsidP="00B46EBB" w:rsidRDefault="00FF7E33" w14:paraId="1E1DB226" wp14:textId="77777777">
            <w:pPr>
              <w:jc w:val="left"/>
            </w:pPr>
            <w:r w:rsidRPr="00FF7E33">
              <w:t>Employee’s personal items removed</w:t>
            </w:r>
          </w:p>
          <w:p w:rsidRPr="00FF7E33" w:rsidR="00B46EBB" w:rsidP="00B46EBB" w:rsidRDefault="00B46EBB" w14:paraId="0D0B940D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FF7E33" w:rsidP="00FF7E33" w:rsidRDefault="00FF7E33" w14:paraId="30C91A4C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FF7E33" w:rsidTr="6945CA2F" w14:paraId="4162BF20" wp14:textId="77777777">
        <w:trPr>
          <w:trHeight w:val="457"/>
        </w:trPr>
        <w:tc>
          <w:tcPr>
            <w:tcW w:w="6096" w:type="dxa"/>
            <w:tcMar/>
          </w:tcPr>
          <w:p w:rsidR="00FF7E33" w:rsidP="00B46EBB" w:rsidRDefault="00FF7E33" w14:paraId="40A38B3F" wp14:textId="77777777">
            <w:pPr>
              <w:jc w:val="left"/>
            </w:pPr>
            <w:r w:rsidRPr="00FF7E33">
              <w:t>Final payments calculated and made</w:t>
            </w:r>
          </w:p>
          <w:p w:rsidRPr="00FF7E33" w:rsidR="00B46EBB" w:rsidP="00B46EBB" w:rsidRDefault="00B46EBB" w14:paraId="0E27B00A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FF7E33" w:rsidP="00FF7E33" w:rsidRDefault="00FF7E33" w14:paraId="5D8656BD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FF7E33" w:rsidTr="6945CA2F" w14:paraId="2DCF377E" wp14:textId="77777777">
        <w:trPr>
          <w:trHeight w:val="457"/>
        </w:trPr>
        <w:tc>
          <w:tcPr>
            <w:tcW w:w="6096" w:type="dxa"/>
            <w:tcMar/>
          </w:tcPr>
          <w:p w:rsidR="00FF7E33" w:rsidP="00B46EBB" w:rsidRDefault="00FF7E33" w14:paraId="40DDB74C" wp14:textId="77777777">
            <w:pPr>
              <w:jc w:val="left"/>
            </w:pPr>
            <w:r w:rsidRPr="00FF7E33">
              <w:t>Superannuation fund informed of cessation of employment</w:t>
            </w:r>
          </w:p>
          <w:p w:rsidRPr="00FF7E33" w:rsidR="00B46EBB" w:rsidP="00B46EBB" w:rsidRDefault="00B46EBB" w14:paraId="60061E4C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FF7E33" w:rsidP="00FF7E33" w:rsidRDefault="00FF7E33" w14:paraId="1B2DD4FF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FF7E33" w:rsidTr="6945CA2F" w14:paraId="03C5B46D" wp14:textId="77777777">
        <w:trPr>
          <w:trHeight w:val="457"/>
        </w:trPr>
        <w:tc>
          <w:tcPr>
            <w:tcW w:w="6096" w:type="dxa"/>
            <w:tcMar/>
          </w:tcPr>
          <w:p w:rsidR="00FF7E33" w:rsidP="00B46EBB" w:rsidRDefault="00FF7E33" w14:paraId="62656325" wp14:textId="77777777">
            <w:pPr>
              <w:jc w:val="left"/>
            </w:pPr>
            <w:r w:rsidR="6F4942FF">
              <w:rPr/>
              <w:t>F</w:t>
            </w:r>
            <w:r w:rsidR="3335B3A3">
              <w:rPr/>
              <w:t xml:space="preserve">ringe </w:t>
            </w:r>
            <w:r w:rsidR="6F4942FF">
              <w:rPr/>
              <w:t>B</w:t>
            </w:r>
            <w:r w:rsidR="3335B3A3">
              <w:rPr/>
              <w:t xml:space="preserve">enefits </w:t>
            </w:r>
            <w:r w:rsidR="6F4942FF">
              <w:rPr/>
              <w:t>T</w:t>
            </w:r>
            <w:r w:rsidR="3335B3A3">
              <w:rPr/>
              <w:t>ax</w:t>
            </w:r>
            <w:r w:rsidR="6F4942FF">
              <w:rPr/>
              <w:t xml:space="preserve"> fund informed of cessation of employment </w:t>
            </w:r>
            <w:del w:author="Hannah Gillard" w:date="2023-11-20T05:49:49.938Z" w:id="389225704">
              <w:r w:rsidDel="6F4942FF">
                <w:delText>closed</w:delText>
              </w:r>
            </w:del>
          </w:p>
          <w:p w:rsidRPr="00FF7E33" w:rsidR="00B46EBB" w:rsidP="00B46EBB" w:rsidRDefault="00B46EBB" w14:paraId="44EAFD9C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FF7E33" w:rsidP="00FF7E33" w:rsidRDefault="00FF7E33" w14:paraId="08691C7E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B2381B" w:rsidTr="6945CA2F" w14:paraId="60DABAB1" wp14:textId="77777777">
        <w:trPr>
          <w:trHeight w:val="457"/>
        </w:trPr>
        <w:tc>
          <w:tcPr>
            <w:tcW w:w="6096" w:type="dxa"/>
            <w:tcMar/>
          </w:tcPr>
          <w:p w:rsidR="00B2381B" w:rsidP="00B46EBB" w:rsidRDefault="00B46EBB" w14:paraId="1B6039A0" wp14:textId="77777777">
            <w:pPr>
              <w:jc w:val="left"/>
            </w:pPr>
            <w:r>
              <w:t>Transport</w:t>
            </w:r>
            <w:r w:rsidRPr="00FF7E33" w:rsidR="00B2381B">
              <w:t xml:space="preserve"> card</w:t>
            </w:r>
            <w:r>
              <w:t>(s)</w:t>
            </w:r>
            <w:r w:rsidRPr="00FF7E33" w:rsidR="00B2381B">
              <w:t xml:space="preserve"> returned and cancelled</w:t>
            </w:r>
          </w:p>
          <w:p w:rsidRPr="00FF7E33" w:rsidR="00B46EBB" w:rsidP="00B46EBB" w:rsidRDefault="00B46EBB" w14:paraId="4B94D5A5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B2381B" w:rsidP="00B2381B" w:rsidRDefault="00B2381B" w14:paraId="0E1C58CA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B2381B" w:rsidTr="6945CA2F" w14:paraId="55F0455A" wp14:textId="77777777">
        <w:trPr>
          <w:trHeight w:val="457"/>
        </w:trPr>
        <w:tc>
          <w:tcPr>
            <w:tcW w:w="6096" w:type="dxa"/>
            <w:tcMar/>
          </w:tcPr>
          <w:p w:rsidR="00B2381B" w:rsidP="00B46EBB" w:rsidRDefault="00B2381B" w14:paraId="2D0185C3" wp14:textId="77777777">
            <w:pPr>
              <w:jc w:val="left"/>
            </w:pPr>
            <w:r w:rsidRPr="00FF7E33">
              <w:t>Network and other systems access restricted</w:t>
            </w:r>
          </w:p>
          <w:p w:rsidRPr="00FF7E33" w:rsidR="00B46EBB" w:rsidP="00B46EBB" w:rsidRDefault="00B46EBB" w14:paraId="3DEEC669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B2381B" w:rsidP="00B2381B" w:rsidRDefault="00B2381B" w14:paraId="63D69A07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B2381B" w:rsidTr="6945CA2F" w14:paraId="146A194E" wp14:textId="77777777">
        <w:trPr>
          <w:trHeight w:val="457"/>
        </w:trPr>
        <w:tc>
          <w:tcPr>
            <w:tcW w:w="6096" w:type="dxa"/>
            <w:tcMar/>
          </w:tcPr>
          <w:p w:rsidR="00B2381B" w:rsidP="00B46EBB" w:rsidRDefault="00B2381B" w14:paraId="15D93F0C" wp14:textId="77777777">
            <w:pPr>
              <w:jc w:val="left"/>
            </w:pPr>
            <w:r w:rsidRPr="00FF7E33">
              <w:t>Financial and other transactions signatory access removed</w:t>
            </w:r>
          </w:p>
          <w:p w:rsidRPr="00FF7E33" w:rsidR="00B46EBB" w:rsidP="00B46EBB" w:rsidRDefault="00B46EBB" w14:paraId="3656B9AB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B2381B" w:rsidP="00B2381B" w:rsidRDefault="00B2381B" w14:paraId="1E56ACD0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B2381B" w:rsidTr="6945CA2F" w14:paraId="52AA6880" wp14:textId="77777777">
        <w:trPr>
          <w:trHeight w:val="457"/>
        </w:trPr>
        <w:tc>
          <w:tcPr>
            <w:tcW w:w="6096" w:type="dxa"/>
            <w:tcMar/>
          </w:tcPr>
          <w:p w:rsidR="00B2381B" w:rsidP="00B46EBB" w:rsidRDefault="00B2381B" w14:paraId="5030FCBC" wp14:textId="77777777">
            <w:pPr>
              <w:jc w:val="left"/>
            </w:pPr>
            <w:r w:rsidRPr="00FF7E33">
              <w:t xml:space="preserve">Employee details removed from </w:t>
            </w:r>
            <w:r w:rsidRPr="00B46EBB" w:rsidR="00B46EBB">
              <w:rPr>
                <w:b/>
              </w:rPr>
              <w:t>[insert organisation</w:t>
            </w:r>
            <w:r w:rsidR="00F245A1">
              <w:rPr>
                <w:b/>
              </w:rPr>
              <w:t xml:space="preserve"> name</w:t>
            </w:r>
            <w:r w:rsidRPr="00B46EBB" w:rsidR="00B46EBB">
              <w:rPr>
                <w:b/>
              </w:rPr>
              <w:t>]</w:t>
            </w:r>
            <w:r w:rsidR="00B46EBB">
              <w:t xml:space="preserve"> </w:t>
            </w:r>
            <w:r w:rsidRPr="00FF7E33">
              <w:t xml:space="preserve">website, phone message, staff list </w:t>
            </w:r>
          </w:p>
          <w:p w:rsidRPr="00FF7E33" w:rsidR="00B46EBB" w:rsidP="00B46EBB" w:rsidRDefault="00B46EBB" w14:paraId="45FB0818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B2381B" w:rsidP="00B2381B" w:rsidRDefault="00B2381B" w14:paraId="518E9608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B2381B" w:rsidTr="6945CA2F" w14:paraId="34BC1289" wp14:textId="77777777">
        <w:trPr>
          <w:trHeight w:val="457"/>
        </w:trPr>
        <w:tc>
          <w:tcPr>
            <w:tcW w:w="6096" w:type="dxa"/>
            <w:tcMar/>
          </w:tcPr>
          <w:p w:rsidR="00B2381B" w:rsidP="00B46EBB" w:rsidRDefault="00B2381B" w14:paraId="05CDB0B7" wp14:textId="77777777">
            <w:pPr>
              <w:jc w:val="left"/>
            </w:pPr>
            <w:r w:rsidRPr="00FF7E33">
              <w:t>Notify relevant stakeholders where relevant</w:t>
            </w:r>
          </w:p>
          <w:p w:rsidRPr="00FF7E33" w:rsidR="00B46EBB" w:rsidP="00B46EBB" w:rsidRDefault="00B46EBB" w14:paraId="049F31CB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B2381B" w:rsidP="00B2381B" w:rsidRDefault="00B2381B" w14:paraId="6D047639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B2381B" w:rsidTr="6945CA2F" w14:paraId="70EB3168" wp14:textId="77777777">
        <w:trPr>
          <w:trHeight w:val="457"/>
        </w:trPr>
        <w:tc>
          <w:tcPr>
            <w:tcW w:w="6096" w:type="dxa"/>
            <w:tcMar/>
          </w:tcPr>
          <w:p w:rsidR="00B2381B" w:rsidP="00B46EBB" w:rsidRDefault="00B2381B" w14:paraId="21C39CCE" wp14:textId="77777777">
            <w:pPr>
              <w:jc w:val="left"/>
            </w:pPr>
            <w:r w:rsidRPr="00FF7E33">
              <w:t>Personnel documentation completed and file archived</w:t>
            </w:r>
          </w:p>
          <w:p w:rsidRPr="00FF7E33" w:rsidR="00B46EBB" w:rsidP="00B46EBB" w:rsidRDefault="00B46EBB" w14:paraId="53128261" wp14:textId="77777777">
            <w:pPr>
              <w:jc w:val="left"/>
            </w:pPr>
          </w:p>
        </w:tc>
        <w:tc>
          <w:tcPr>
            <w:tcW w:w="2693" w:type="dxa"/>
            <w:tcMar/>
          </w:tcPr>
          <w:p w:rsidRPr="00621CE4" w:rsidR="00B2381B" w:rsidP="00B2381B" w:rsidRDefault="00B2381B" w14:paraId="7502A352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E03B2E" w:rsidTr="6945CA2F" w14:paraId="7788242F" wp14:textId="77777777">
        <w:trPr>
          <w:trHeight w:val="457"/>
        </w:trPr>
        <w:tc>
          <w:tcPr>
            <w:tcW w:w="6096" w:type="dxa"/>
            <w:tcMar/>
          </w:tcPr>
          <w:p w:rsidRPr="00E03B2E" w:rsidR="00E03B2E" w:rsidP="00B46EBB" w:rsidRDefault="00E03B2E" w14:paraId="22A10457" wp14:textId="77777777">
            <w:pPr>
              <w:jc w:val="left"/>
              <w:rPr>
                <w:b/>
              </w:rPr>
            </w:pPr>
            <w:r w:rsidRPr="00E03B2E">
              <w:rPr>
                <w:b/>
              </w:rPr>
              <w:t>[Insert other item]</w:t>
            </w:r>
          </w:p>
        </w:tc>
        <w:tc>
          <w:tcPr>
            <w:tcW w:w="2693" w:type="dxa"/>
            <w:tcMar/>
          </w:tcPr>
          <w:p w:rsidRPr="00621CE4" w:rsidR="00E03B2E" w:rsidP="00B2381B" w:rsidRDefault="00E03B2E" w14:paraId="5BA11E80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xmlns:wp14="http://schemas.microsoft.com/office/word/2010/wordml" w:rsidR="00FF7E33" w:rsidP="007F30EC" w:rsidRDefault="00FF7E33" w14:paraId="62486C05" wp14:textId="77777777">
      <w:pPr>
        <w:tabs>
          <w:tab w:val="left" w:pos="2086"/>
        </w:tabs>
      </w:pPr>
    </w:p>
    <w:p xmlns:wp14="http://schemas.microsoft.com/office/word/2010/wordml" w:rsidR="00FF7E33" w:rsidP="007F30EC" w:rsidRDefault="00FF7E33" w14:paraId="4101652C" wp14:textId="77777777">
      <w:pPr>
        <w:tabs>
          <w:tab w:val="left" w:pos="2086"/>
        </w:tabs>
      </w:pPr>
    </w:p>
    <w:p xmlns:wp14="http://schemas.microsoft.com/office/word/2010/wordml" w:rsidR="00FF7E33" w:rsidP="007F30EC" w:rsidRDefault="00FF7E33" w14:paraId="4B99056E" wp14:textId="77777777">
      <w:pPr>
        <w:tabs>
          <w:tab w:val="left" w:pos="2086"/>
        </w:tabs>
      </w:pPr>
    </w:p>
    <w:p xmlns:wp14="http://schemas.microsoft.com/office/word/2010/wordml" w:rsidR="00E03B2E" w:rsidP="007F30EC" w:rsidRDefault="00E03B2E" w14:paraId="1299C43A" wp14:textId="77777777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6096"/>
        <w:gridCol w:w="2693"/>
      </w:tblGrid>
      <w:tr xmlns:wp14="http://schemas.microsoft.com/office/word/2010/wordml" w:rsidRPr="004B2ED5" w:rsidR="0052348D" w:rsidTr="0052348D" w14:paraId="13A41124" wp14:textId="77777777">
        <w:tc>
          <w:tcPr>
            <w:tcW w:w="8789" w:type="dxa"/>
            <w:gridSpan w:val="2"/>
            <w:shd w:val="clear" w:color="auto" w:fill="000000" w:themeFill="text1"/>
          </w:tcPr>
          <w:p w:rsidR="0052348D" w:rsidP="00E23BD3" w:rsidRDefault="00E23BD3" w14:paraId="1244FCEE" wp14:textId="77777777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[I</w:t>
            </w:r>
            <w:r w:rsidR="0052348D">
              <w:rPr>
                <w:b/>
              </w:rPr>
              <w:t>nsert organisation name] property</w:t>
            </w:r>
          </w:p>
        </w:tc>
      </w:tr>
      <w:tr xmlns:wp14="http://schemas.microsoft.com/office/word/2010/wordml" w:rsidRPr="004B2ED5" w:rsidR="008E5214" w:rsidTr="002C36E9" w14:paraId="6E2619B8" wp14:textId="77777777">
        <w:tc>
          <w:tcPr>
            <w:tcW w:w="6096" w:type="dxa"/>
            <w:shd w:val="clear" w:color="auto" w:fill="D9D9D9" w:themeFill="background1" w:themeFillShade="D9"/>
          </w:tcPr>
          <w:p w:rsidRPr="00C55E2D" w:rsidR="008E5214" w:rsidP="00FE0913" w:rsidRDefault="008E5214" w14:paraId="0193CB87" wp14:textId="7777777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Pr="00C55E2D" w:rsidR="008E5214" w:rsidP="00FE0913" w:rsidRDefault="00E23BD3" w14:paraId="2156B494" wp14:textId="7777777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Check </w:t>
            </w:r>
          </w:p>
        </w:tc>
      </w:tr>
      <w:tr xmlns:wp14="http://schemas.microsoft.com/office/word/2010/wordml" w:rsidR="00E23BD3" w:rsidTr="002C36E9" w14:paraId="2B2FC278" wp14:textId="77777777">
        <w:trPr>
          <w:trHeight w:val="495"/>
        </w:trPr>
        <w:tc>
          <w:tcPr>
            <w:tcW w:w="6096" w:type="dxa"/>
          </w:tcPr>
          <w:p w:rsidRPr="00001BF6" w:rsidR="00E23BD3" w:rsidP="00E23BD3" w:rsidRDefault="00E23BD3" w14:paraId="4F32A968" wp14:textId="77777777">
            <w:pPr>
              <w:rPr>
                <w:b/>
              </w:rPr>
            </w:pPr>
            <w:r w:rsidRPr="00001BF6">
              <w:rPr>
                <w:b/>
                <w:szCs w:val="22"/>
              </w:rPr>
              <w:t xml:space="preserve">Motor Vehicle </w:t>
            </w:r>
          </w:p>
          <w:p w:rsidRPr="00001BF6" w:rsidR="00001BF6" w:rsidP="00B25721" w:rsidRDefault="005E2BEF" w14:paraId="3E436B8A" wp14:textId="7777777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Keys </w:t>
            </w:r>
            <w:r w:rsidRPr="00001BF6" w:rsidR="00001BF6">
              <w:rPr>
                <w:sz w:val="22"/>
                <w:szCs w:val="22"/>
              </w:rPr>
              <w:t xml:space="preserve">  </w:t>
            </w:r>
          </w:p>
          <w:p w:rsidRPr="00001BF6" w:rsidR="005E2BEF" w:rsidP="007D7032" w:rsidRDefault="005E2BEF" w14:paraId="701D4D5F" wp14:textId="77777777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Fuel card </w:t>
            </w:r>
            <w:r w:rsidRPr="00001BF6" w:rsidR="00001BF6">
              <w:rPr>
                <w:sz w:val="22"/>
                <w:szCs w:val="22"/>
              </w:rPr>
              <w:t>and t</w:t>
            </w:r>
            <w:r w:rsidRPr="00001BF6" w:rsidR="00E23BD3">
              <w:rPr>
                <w:sz w:val="22"/>
                <w:szCs w:val="22"/>
              </w:rPr>
              <w:t xml:space="preserve">oll tag </w:t>
            </w:r>
          </w:p>
          <w:p w:rsidRPr="00001BF6" w:rsidR="00E23BD3" w:rsidP="005E2BEF" w:rsidRDefault="00001BF6" w14:paraId="0110C26E" wp14:textId="77777777">
            <w:pPr>
              <w:pStyle w:val="ListParagraph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 w:rsidRPr="00001BF6">
              <w:rPr>
                <w:b/>
                <w:sz w:val="22"/>
                <w:szCs w:val="22"/>
              </w:rPr>
              <w:t>[Insert other item]</w:t>
            </w:r>
            <w:r w:rsidRPr="00001BF6" w:rsidR="00E23BD3">
              <w:rPr>
                <w:b/>
                <w:sz w:val="22"/>
                <w:szCs w:val="22"/>
              </w:rPr>
              <w:t xml:space="preserve"> </w:t>
            </w:r>
          </w:p>
          <w:p w:rsidRPr="00001BF6" w:rsidR="005E2BEF" w:rsidP="00E23BD3" w:rsidRDefault="005E2BEF" w14:paraId="4DDBEF00" wp14:textId="77777777">
            <w:pPr>
              <w:rPr>
                <w:i/>
              </w:rPr>
            </w:pPr>
          </w:p>
        </w:tc>
        <w:tc>
          <w:tcPr>
            <w:tcW w:w="2693" w:type="dxa"/>
          </w:tcPr>
          <w:p w:rsidR="00E23BD3" w:rsidP="00E23BD3" w:rsidRDefault="00E23BD3" w14:paraId="718BA720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E23BD3" w:rsidTr="002C36E9" w14:paraId="6A35A91A" wp14:textId="77777777">
        <w:trPr>
          <w:trHeight w:val="431"/>
        </w:trPr>
        <w:tc>
          <w:tcPr>
            <w:tcW w:w="6096" w:type="dxa"/>
          </w:tcPr>
          <w:p w:rsidRPr="00001BF6" w:rsidR="00E23BD3" w:rsidP="00E23BD3" w:rsidRDefault="00E23BD3" w14:paraId="66D786F7" wp14:textId="77777777">
            <w:pPr>
              <w:rPr>
                <w:b/>
              </w:rPr>
            </w:pPr>
            <w:r w:rsidRPr="00001BF6">
              <w:rPr>
                <w:b/>
                <w:szCs w:val="22"/>
              </w:rPr>
              <w:t xml:space="preserve">Keys </w:t>
            </w:r>
          </w:p>
          <w:p w:rsidRPr="00001BF6" w:rsidR="005E2BEF" w:rsidP="005E2BEF" w:rsidRDefault="005E2BEF" w14:paraId="761E5F0A" wp14:textId="7777777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Office/building </w:t>
            </w:r>
          </w:p>
          <w:p w:rsidRPr="00001BF6" w:rsidR="005E2BEF" w:rsidP="005E2BEF" w:rsidRDefault="005E2BEF" w14:paraId="5D71F710" wp14:textId="7777777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>F</w:t>
            </w:r>
            <w:r w:rsidRPr="00001BF6" w:rsidR="00E23BD3">
              <w:rPr>
                <w:sz w:val="22"/>
                <w:szCs w:val="22"/>
              </w:rPr>
              <w:t>iling cabinets (IT, personnel)</w:t>
            </w:r>
          </w:p>
          <w:p w:rsidRPr="00001BF6" w:rsidR="005E2BEF" w:rsidP="005E2BEF" w:rsidRDefault="005E2BEF" w14:paraId="069FFC4C" wp14:textId="7777777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Communications room </w:t>
            </w:r>
          </w:p>
          <w:p w:rsidRPr="00001BF6" w:rsidR="00E23BD3" w:rsidP="005E2BEF" w:rsidRDefault="005E2BEF" w14:paraId="6EECCF21" wp14:textId="77777777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>P</w:t>
            </w:r>
            <w:r w:rsidRPr="00001BF6" w:rsidR="00E23BD3">
              <w:rPr>
                <w:sz w:val="22"/>
                <w:szCs w:val="22"/>
              </w:rPr>
              <w:t xml:space="preserve">etty cash </w:t>
            </w:r>
          </w:p>
          <w:p w:rsidRPr="00001BF6" w:rsidR="00001BF6" w:rsidP="00001BF6" w:rsidRDefault="00001BF6" w14:paraId="60F1A6EA" wp14:textId="77777777">
            <w:pPr>
              <w:pStyle w:val="ListParagraph"/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 w:rsidRPr="00001BF6">
              <w:rPr>
                <w:b/>
                <w:sz w:val="22"/>
                <w:szCs w:val="22"/>
              </w:rPr>
              <w:t xml:space="preserve">[Insert other item] </w:t>
            </w:r>
          </w:p>
          <w:p w:rsidRPr="00001BF6" w:rsidR="005E2BEF" w:rsidP="00E23BD3" w:rsidRDefault="005E2BEF" w14:paraId="3461D779" wp14:textId="77777777"/>
        </w:tc>
        <w:tc>
          <w:tcPr>
            <w:tcW w:w="2693" w:type="dxa"/>
          </w:tcPr>
          <w:p w:rsidR="00E23BD3" w:rsidP="00E23BD3" w:rsidRDefault="00E23BD3" w14:paraId="1C4D34DB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E23BD3" w:rsidTr="002C36E9" w14:paraId="755C4FC1" wp14:textId="77777777">
        <w:trPr>
          <w:trHeight w:val="409"/>
        </w:trPr>
        <w:tc>
          <w:tcPr>
            <w:tcW w:w="6096" w:type="dxa"/>
          </w:tcPr>
          <w:p w:rsidRPr="00001BF6" w:rsidR="00E23BD3" w:rsidP="00E23BD3" w:rsidRDefault="00E23BD3" w14:paraId="5060F476" wp14:textId="77777777">
            <w:pPr>
              <w:rPr>
                <w:b/>
              </w:rPr>
            </w:pPr>
            <w:r w:rsidRPr="00001BF6">
              <w:rPr>
                <w:b/>
                <w:szCs w:val="22"/>
              </w:rPr>
              <w:t xml:space="preserve">Mobile phone </w:t>
            </w:r>
          </w:p>
          <w:p w:rsidRPr="00001BF6" w:rsidR="0012194B" w:rsidP="0012194B" w:rsidRDefault="0012194B" w14:paraId="4A8DC5A4" wp14:textId="77777777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>C</w:t>
            </w:r>
            <w:r w:rsidRPr="00001BF6" w:rsidR="00E23BD3">
              <w:rPr>
                <w:sz w:val="22"/>
                <w:szCs w:val="22"/>
              </w:rPr>
              <w:t xml:space="preserve">harger </w:t>
            </w:r>
          </w:p>
          <w:p w:rsidRPr="00001BF6" w:rsidR="00001BF6" w:rsidP="00001BF6" w:rsidRDefault="00001BF6" w14:paraId="7203A6FE" wp14:textId="77777777">
            <w:pPr>
              <w:pStyle w:val="ListParagraph"/>
              <w:numPr>
                <w:ilvl w:val="0"/>
                <w:numId w:val="8"/>
              </w:numPr>
              <w:rPr>
                <w:b/>
                <w:sz w:val="22"/>
                <w:szCs w:val="22"/>
              </w:rPr>
            </w:pPr>
            <w:r w:rsidRPr="00001BF6">
              <w:rPr>
                <w:b/>
                <w:sz w:val="22"/>
                <w:szCs w:val="22"/>
              </w:rPr>
              <w:t xml:space="preserve">[Insert other item] </w:t>
            </w:r>
          </w:p>
          <w:p w:rsidRPr="00001BF6" w:rsidR="005E2BEF" w:rsidP="00001BF6" w:rsidRDefault="005E2BEF" w14:paraId="3CF2D8B6" wp14:textId="77777777">
            <w:pPr>
              <w:pStyle w:val="ListParagraph"/>
              <w:ind w:left="360"/>
            </w:pPr>
          </w:p>
        </w:tc>
        <w:tc>
          <w:tcPr>
            <w:tcW w:w="2693" w:type="dxa"/>
          </w:tcPr>
          <w:p w:rsidR="00E23BD3" w:rsidP="00E23BD3" w:rsidRDefault="00E23BD3" w14:paraId="2AB50125" wp14:textId="77777777">
            <w:pPr>
              <w:jc w:val="center"/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E23BD3" w:rsidTr="002C36E9" w14:paraId="78E3995B" wp14:textId="77777777">
        <w:trPr>
          <w:trHeight w:val="457"/>
        </w:trPr>
        <w:tc>
          <w:tcPr>
            <w:tcW w:w="6096" w:type="dxa"/>
          </w:tcPr>
          <w:p w:rsidRPr="00FF7E33" w:rsidR="00E23BD3" w:rsidP="00E23BD3" w:rsidRDefault="00E23BD3" w14:paraId="6F18408C" wp14:textId="77777777">
            <w:pPr>
              <w:rPr>
                <w:rFonts w:cs="Arial"/>
                <w:b/>
              </w:rPr>
            </w:pPr>
            <w:r w:rsidRPr="00FF7E33">
              <w:rPr>
                <w:rFonts w:cs="Arial"/>
                <w:b/>
              </w:rPr>
              <w:t>IT equipment</w:t>
            </w:r>
          </w:p>
          <w:p w:rsidRPr="00001BF6" w:rsidR="0012194B" w:rsidP="0012194B" w:rsidRDefault="00E23BD3" w14:paraId="2F82F722" wp14:textId="77777777">
            <w:pPr>
              <w:pStyle w:val="ListParagraph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laptop computer</w:t>
            </w:r>
          </w:p>
          <w:p w:rsidRPr="00001BF6" w:rsidR="0012194B" w:rsidP="0012194B" w:rsidRDefault="0012194B" w14:paraId="0C292A56" wp14:textId="77777777">
            <w:pPr>
              <w:pStyle w:val="ListParagraph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S</w:t>
            </w:r>
            <w:r w:rsidRPr="00001BF6" w:rsidR="00E23BD3">
              <w:rPr>
                <w:rFonts w:cs="Arial"/>
                <w:sz w:val="22"/>
                <w:szCs w:val="22"/>
              </w:rPr>
              <w:t>oftware</w:t>
            </w:r>
            <w:r w:rsidRPr="00001BF6">
              <w:rPr>
                <w:rFonts w:cs="Arial"/>
                <w:sz w:val="22"/>
                <w:szCs w:val="22"/>
              </w:rPr>
              <w:t xml:space="preserve"> </w:t>
            </w:r>
          </w:p>
          <w:p w:rsidRPr="00001BF6" w:rsidR="00E23BD3" w:rsidP="0012194B" w:rsidRDefault="0012194B" w14:paraId="48F5FDBC" wp14:textId="77777777">
            <w:pPr>
              <w:pStyle w:val="ListParagraph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F</w:t>
            </w:r>
            <w:r w:rsidRPr="00001BF6" w:rsidR="00E23BD3">
              <w:rPr>
                <w:rFonts w:cs="Arial"/>
                <w:sz w:val="22"/>
                <w:szCs w:val="22"/>
              </w:rPr>
              <w:t>lash drives and other storage devices</w:t>
            </w:r>
          </w:p>
          <w:p w:rsidRPr="00001BF6" w:rsidR="00001BF6" w:rsidP="00001BF6" w:rsidRDefault="00001BF6" w14:paraId="3A506F73" wp14:textId="77777777">
            <w:pPr>
              <w:pStyle w:val="ListParagraph"/>
              <w:numPr>
                <w:ilvl w:val="0"/>
                <w:numId w:val="9"/>
              </w:numPr>
              <w:rPr>
                <w:rFonts w:cs="Arial"/>
                <w:b/>
                <w:sz w:val="22"/>
                <w:szCs w:val="22"/>
              </w:rPr>
            </w:pPr>
            <w:r w:rsidRPr="00001BF6">
              <w:rPr>
                <w:rFonts w:cs="Arial"/>
                <w:b/>
                <w:sz w:val="22"/>
                <w:szCs w:val="22"/>
              </w:rPr>
              <w:t xml:space="preserve">[Insert other item] </w:t>
            </w:r>
          </w:p>
          <w:p w:rsidRPr="00001BF6" w:rsidR="005E2BEF" w:rsidP="00E23BD3" w:rsidRDefault="005E2BEF" w14:paraId="0FB78278" wp14:textId="7777777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Pr="00621CE4" w:rsidR="00E23BD3" w:rsidP="00E23BD3" w:rsidRDefault="00E23BD3" w14:paraId="73BC1E10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E23BD3" w:rsidTr="002C36E9" w14:paraId="2FE3ADB6" wp14:textId="77777777">
        <w:trPr>
          <w:trHeight w:val="457"/>
        </w:trPr>
        <w:tc>
          <w:tcPr>
            <w:tcW w:w="6096" w:type="dxa"/>
          </w:tcPr>
          <w:p w:rsidRPr="00FF7E33" w:rsidR="00E23BD3" w:rsidP="00E23BD3" w:rsidRDefault="005E2BEF" w14:paraId="6364D97C" wp14:textId="77777777">
            <w:pPr>
              <w:rPr>
                <w:rFonts w:cs="Arial"/>
                <w:b/>
              </w:rPr>
            </w:pPr>
            <w:r w:rsidRPr="00FF7E33">
              <w:rPr>
                <w:rFonts w:cs="Arial"/>
                <w:b/>
              </w:rPr>
              <w:t>Organisational</w:t>
            </w:r>
            <w:r w:rsidRPr="00FF7E33" w:rsidR="00E23BD3">
              <w:rPr>
                <w:rFonts w:cs="Arial"/>
                <w:b/>
              </w:rPr>
              <w:t xml:space="preserve"> documents</w:t>
            </w:r>
          </w:p>
          <w:p w:rsidRPr="00001BF6" w:rsidR="0012194B" w:rsidP="0012194B" w:rsidRDefault="005E2BEF" w14:paraId="343ECBF0" wp14:textId="77777777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 xml:space="preserve">hard copy and electronic </w:t>
            </w:r>
          </w:p>
          <w:p w:rsidRPr="00001BF6" w:rsidR="0012194B" w:rsidP="0012194B" w:rsidRDefault="0012194B" w14:paraId="478108BC" wp14:textId="77777777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W</w:t>
            </w:r>
            <w:r w:rsidRPr="00001BF6" w:rsidR="00E23BD3">
              <w:rPr>
                <w:rFonts w:cs="Arial"/>
                <w:sz w:val="22"/>
                <w:szCs w:val="22"/>
              </w:rPr>
              <w:t>ork in progress</w:t>
            </w:r>
            <w:r w:rsidRPr="00001BF6">
              <w:rPr>
                <w:rFonts w:cs="Arial"/>
                <w:sz w:val="22"/>
                <w:szCs w:val="22"/>
              </w:rPr>
              <w:t xml:space="preserve"> </w:t>
            </w:r>
          </w:p>
          <w:p w:rsidR="00E23BD3" w:rsidP="0012194B" w:rsidRDefault="0012194B" w14:paraId="0DC976B5" wp14:textId="77777777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B</w:t>
            </w:r>
            <w:r w:rsidRPr="00001BF6" w:rsidR="00E23BD3">
              <w:rPr>
                <w:rFonts w:cs="Arial"/>
                <w:sz w:val="22"/>
                <w:szCs w:val="22"/>
              </w:rPr>
              <w:t xml:space="preserve">usiness cards </w:t>
            </w:r>
          </w:p>
          <w:p w:rsidRPr="00FF7E33" w:rsidR="00FF7E33" w:rsidP="00FF7E33" w:rsidRDefault="00FF7E33" w14:paraId="63A0570F" wp14:textId="77777777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FF7E33">
              <w:rPr>
                <w:rFonts w:cs="Arial"/>
                <w:sz w:val="22"/>
                <w:szCs w:val="22"/>
              </w:rPr>
              <w:t xml:space="preserve">[Insert other item] </w:t>
            </w:r>
          </w:p>
          <w:p w:rsidRPr="00FF7E33" w:rsidR="005E2BEF" w:rsidP="00FF7E33" w:rsidRDefault="005E2BEF" w14:paraId="1FC39945" wp14:textId="77777777">
            <w:pPr>
              <w:pStyle w:val="ListParagraph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Pr="00621CE4" w:rsidR="00E23BD3" w:rsidP="00E23BD3" w:rsidRDefault="00E23BD3" w14:paraId="5051477A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E23BD3" w:rsidTr="002C36E9" w14:paraId="02F4CF34" wp14:textId="77777777">
        <w:trPr>
          <w:trHeight w:val="457"/>
        </w:trPr>
        <w:tc>
          <w:tcPr>
            <w:tcW w:w="6096" w:type="dxa"/>
          </w:tcPr>
          <w:p w:rsidRPr="00001BF6" w:rsidR="00E23BD3" w:rsidP="00E23BD3" w:rsidRDefault="00E23BD3" w14:paraId="662702DA" wp14:textId="77777777">
            <w:pPr>
              <w:rPr>
                <w:b/>
              </w:rPr>
            </w:pPr>
            <w:r w:rsidRPr="00001BF6">
              <w:rPr>
                <w:b/>
                <w:szCs w:val="22"/>
              </w:rPr>
              <w:t>Passwords/codes</w:t>
            </w:r>
          </w:p>
          <w:p w:rsidRPr="00FF7E33" w:rsidR="0012194B" w:rsidP="0012194B" w:rsidRDefault="0012194B" w14:paraId="369D68DB" wp14:textId="77777777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7E33">
              <w:rPr>
                <w:sz w:val="22"/>
                <w:szCs w:val="22"/>
              </w:rPr>
              <w:t xml:space="preserve">Laptop </w:t>
            </w:r>
          </w:p>
          <w:p w:rsidR="00E23BD3" w:rsidP="0012194B" w:rsidRDefault="0012194B" w14:paraId="2044698C" wp14:textId="77777777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7E33">
              <w:rPr>
                <w:sz w:val="22"/>
                <w:szCs w:val="22"/>
              </w:rPr>
              <w:t>N</w:t>
            </w:r>
            <w:r w:rsidRPr="00FF7E33" w:rsidR="00E23BD3">
              <w:rPr>
                <w:sz w:val="22"/>
                <w:szCs w:val="22"/>
              </w:rPr>
              <w:t xml:space="preserve">etwork and other IT systems </w:t>
            </w:r>
          </w:p>
          <w:p w:rsidRPr="00FF7E33" w:rsidR="00FF7E33" w:rsidP="00FF7E33" w:rsidRDefault="00FF7E33" w14:paraId="67A87470" wp14:textId="77777777">
            <w:pPr>
              <w:pStyle w:val="ListParagraph"/>
              <w:numPr>
                <w:ilvl w:val="0"/>
                <w:numId w:val="11"/>
              </w:numPr>
              <w:rPr>
                <w:b/>
                <w:sz w:val="22"/>
                <w:szCs w:val="22"/>
              </w:rPr>
            </w:pPr>
            <w:r w:rsidRPr="00FF7E33">
              <w:rPr>
                <w:b/>
                <w:sz w:val="22"/>
                <w:szCs w:val="22"/>
              </w:rPr>
              <w:t xml:space="preserve">[Insert other item] </w:t>
            </w:r>
          </w:p>
          <w:p w:rsidRPr="00001BF6" w:rsidR="005E2BEF" w:rsidP="00E23BD3" w:rsidRDefault="005E2BEF" w14:paraId="0562CB0E" wp14:textId="77777777"/>
        </w:tc>
        <w:tc>
          <w:tcPr>
            <w:tcW w:w="2693" w:type="dxa"/>
          </w:tcPr>
          <w:p w:rsidRPr="00621CE4" w:rsidR="00E23BD3" w:rsidP="00E23BD3" w:rsidRDefault="00E23BD3" w14:paraId="44B7FADF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E23BD3" w:rsidTr="002C36E9" w14:paraId="19FD4B5C" wp14:textId="77777777">
        <w:trPr>
          <w:trHeight w:val="457"/>
        </w:trPr>
        <w:tc>
          <w:tcPr>
            <w:tcW w:w="6096" w:type="dxa"/>
          </w:tcPr>
          <w:p w:rsidRPr="00001BF6" w:rsidR="00E23BD3" w:rsidP="00E23BD3" w:rsidRDefault="00E23BD3" w14:paraId="5BDEEAB2" wp14:textId="77777777">
            <w:pPr>
              <w:rPr>
                <w:b/>
              </w:rPr>
            </w:pPr>
            <w:r w:rsidRPr="00001BF6">
              <w:rPr>
                <w:b/>
                <w:szCs w:val="22"/>
              </w:rPr>
              <w:t>Financial</w:t>
            </w:r>
          </w:p>
          <w:p w:rsidR="00FF7E33" w:rsidP="00FF7E33" w:rsidRDefault="00FF7E33" w14:paraId="1BA14B67" wp14:textId="77777777">
            <w:pPr>
              <w:pStyle w:val="ListParagraph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B</w:t>
            </w:r>
            <w:r w:rsidRPr="00FF7E33" w:rsidR="00E23BD3">
              <w:rPr>
                <w:szCs w:val="22"/>
              </w:rPr>
              <w:t xml:space="preserve">ank security tokens </w:t>
            </w:r>
          </w:p>
          <w:p w:rsidR="00E23BD3" w:rsidP="00FF7E33" w:rsidRDefault="00FF7E33" w14:paraId="304CA0E4" wp14:textId="77777777">
            <w:pPr>
              <w:pStyle w:val="ListParagraph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C</w:t>
            </w:r>
            <w:r w:rsidRPr="00FF7E33" w:rsidR="00E23BD3">
              <w:rPr>
                <w:szCs w:val="22"/>
              </w:rPr>
              <w:t>orporate credit card</w:t>
            </w:r>
          </w:p>
          <w:p w:rsidRPr="00FF7E33" w:rsidR="00FF7E33" w:rsidP="00FF7E33" w:rsidRDefault="00FF7E33" w14:paraId="21F74D56" wp14:textId="77777777">
            <w:pPr>
              <w:pStyle w:val="ListParagraph"/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FF7E33">
              <w:rPr>
                <w:b/>
                <w:szCs w:val="22"/>
              </w:rPr>
              <w:t xml:space="preserve">[Insert other item] </w:t>
            </w:r>
          </w:p>
          <w:p w:rsidRPr="00001BF6" w:rsidR="005E2BEF" w:rsidP="00E23BD3" w:rsidRDefault="005E2BEF" w14:paraId="34CE0A41" wp14:textId="77777777"/>
        </w:tc>
        <w:tc>
          <w:tcPr>
            <w:tcW w:w="2693" w:type="dxa"/>
          </w:tcPr>
          <w:p w:rsidRPr="00621CE4" w:rsidR="00E23BD3" w:rsidP="00E23BD3" w:rsidRDefault="00E23BD3" w14:paraId="744F6C9D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xmlns:wp14="http://schemas.microsoft.com/office/word/2010/wordml" w:rsidR="00E03B2E" w:rsidTr="002C36E9" w14:paraId="72045549" wp14:textId="77777777">
        <w:trPr>
          <w:trHeight w:val="457"/>
        </w:trPr>
        <w:tc>
          <w:tcPr>
            <w:tcW w:w="6096" w:type="dxa"/>
          </w:tcPr>
          <w:p w:rsidRPr="00E03B2E" w:rsidR="00E03B2E" w:rsidP="00E03B2E" w:rsidRDefault="00E03B2E" w14:paraId="41D7A16B" wp14:textId="77777777">
            <w:pPr>
              <w:jc w:val="left"/>
              <w:rPr>
                <w:b/>
              </w:rPr>
            </w:pPr>
            <w:r w:rsidRPr="00E03B2E">
              <w:rPr>
                <w:b/>
              </w:rPr>
              <w:t>[Insert other item]</w:t>
            </w:r>
          </w:p>
        </w:tc>
        <w:tc>
          <w:tcPr>
            <w:tcW w:w="2693" w:type="dxa"/>
          </w:tcPr>
          <w:p w:rsidRPr="00621CE4" w:rsidR="00E03B2E" w:rsidP="00E03B2E" w:rsidRDefault="00E03B2E" w14:paraId="723B662F" wp14:textId="77777777">
            <w:pPr>
              <w:jc w:val="center"/>
              <w:rPr>
                <w:b/>
              </w:rPr>
            </w:pP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rFonts w:ascii="Wingdings 2" w:hAnsi="Wingdings 2" w:eastAsia="Wingdings 2" w:cs="Wingdings 2"/>
                <w:b/>
              </w:rPr>
              <w:t>£</w:t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xmlns:wp14="http://schemas.microsoft.com/office/word/2010/wordml" w:rsidR="00AF1AFF" w:rsidP="005A540C" w:rsidRDefault="00AF1AFF" w14:paraId="62EBF3C5" wp14:textId="77777777">
      <w:pPr>
        <w:tabs>
          <w:tab w:val="left" w:pos="2086"/>
        </w:tabs>
      </w:pPr>
    </w:p>
    <w:p xmlns:wp14="http://schemas.microsoft.com/office/word/2010/wordml" w:rsidR="00EA172F" w:rsidP="005A540C" w:rsidRDefault="00EA172F" w14:paraId="6D98A12B" wp14:textId="77777777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3685"/>
        <w:gridCol w:w="1276"/>
        <w:gridCol w:w="1843"/>
      </w:tblGrid>
      <w:tr xmlns:wp14="http://schemas.microsoft.com/office/word/2010/wordml" w:rsidRPr="00E97642" w:rsidR="00EA172F" w:rsidTr="00EA172F" w14:paraId="3C73DB3F" wp14:textId="77777777">
        <w:trPr>
          <w:trHeight w:val="511"/>
        </w:trPr>
        <w:tc>
          <w:tcPr>
            <w:tcW w:w="1985" w:type="dxa"/>
            <w:shd w:val="clear" w:color="auto" w:fill="D9D9D9" w:themeFill="background1" w:themeFillShade="D9"/>
          </w:tcPr>
          <w:p w:rsidR="00EA172F" w:rsidP="003E4156" w:rsidRDefault="00EA172F" w14:paraId="533A585C" wp14:textId="77777777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Supervisor’s name</w:t>
            </w:r>
          </w:p>
        </w:tc>
        <w:tc>
          <w:tcPr>
            <w:tcW w:w="6804" w:type="dxa"/>
            <w:gridSpan w:val="3"/>
          </w:tcPr>
          <w:p w:rsidRPr="00E97642" w:rsidR="00EA172F" w:rsidP="003E4156" w:rsidRDefault="00EA172F" w14:paraId="2946DB82" wp14:textId="77777777">
            <w:pPr>
              <w:tabs>
                <w:tab w:val="left" w:pos="960"/>
              </w:tabs>
            </w:pPr>
          </w:p>
        </w:tc>
      </w:tr>
      <w:tr xmlns:wp14="http://schemas.microsoft.com/office/word/2010/wordml" w:rsidRPr="00E97642" w:rsidR="00EA172F" w:rsidTr="00EA172F" w14:paraId="6634011C" wp14:textId="77777777">
        <w:trPr>
          <w:trHeight w:val="702"/>
        </w:trPr>
        <w:tc>
          <w:tcPr>
            <w:tcW w:w="1985" w:type="dxa"/>
            <w:shd w:val="clear" w:color="auto" w:fill="D9D9D9" w:themeFill="background1" w:themeFillShade="D9"/>
          </w:tcPr>
          <w:p w:rsidRPr="00E97642" w:rsidR="00EA172F" w:rsidP="003E4156" w:rsidRDefault="00EA172F" w14:paraId="404C06C1" wp14:textId="77777777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  <w:tc>
          <w:tcPr>
            <w:tcW w:w="3685" w:type="dxa"/>
          </w:tcPr>
          <w:p w:rsidRPr="00E97642" w:rsidR="00EA172F" w:rsidP="003E4156" w:rsidRDefault="00EA172F" w14:paraId="5997CC1D" wp14:textId="77777777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Pr="00045FEC" w:rsidR="00EA172F" w:rsidP="003E4156" w:rsidRDefault="00EA172F" w14:paraId="491072FA" wp14:textId="77777777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43" w:type="dxa"/>
          </w:tcPr>
          <w:p w:rsidRPr="00E97642" w:rsidR="00EA172F" w:rsidP="003E4156" w:rsidRDefault="00EA172F" w14:paraId="110FFD37" wp14:textId="77777777">
            <w:pPr>
              <w:tabs>
                <w:tab w:val="left" w:pos="960"/>
              </w:tabs>
            </w:pPr>
          </w:p>
        </w:tc>
      </w:tr>
    </w:tbl>
    <w:p xmlns:wp14="http://schemas.microsoft.com/office/word/2010/wordml" w:rsidRPr="005A540C" w:rsidR="00EA172F" w:rsidP="005A540C" w:rsidRDefault="00EA172F" w14:paraId="6B699379" wp14:textId="77777777">
      <w:pPr>
        <w:tabs>
          <w:tab w:val="left" w:pos="2086"/>
        </w:tabs>
      </w:pPr>
    </w:p>
    <w:sectPr w:rsidRPr="005A540C" w:rsidR="00EA172F" w:rsidSect="006322A4">
      <w:footerReference w:type="default" r:id="rId8"/>
      <w:pgSz w:w="11900" w:h="16820" w:orient="portrait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3B3BC8" w:rsidP="00F90996" w:rsidRDefault="003B3BC8" w14:paraId="1F72F646" wp14:textId="77777777">
      <w:r>
        <w:separator/>
      </w:r>
    </w:p>
  </w:endnote>
  <w:endnote w:type="continuationSeparator" w:id="0">
    <w:p xmlns:wp14="http://schemas.microsoft.com/office/word/2010/wordml" w:rsidR="003B3BC8" w:rsidP="00F90996" w:rsidRDefault="003B3BC8" w14:paraId="08CE6F9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86262A" w:rsidR="009D185F" w:rsidP="00CE795B" w:rsidRDefault="00F245A1" w14:paraId="606E2623" wp14:textId="77777777">
    <w:pPr>
      <w:pStyle w:val="Footer"/>
    </w:pPr>
    <w:r>
      <w:t xml:space="preserve">Employee exit checklist </w:t>
    </w:r>
    <w:r w:rsidR="009D185F">
      <w:t xml:space="preserve">- </w:t>
    </w:r>
    <w:r w:rsidRPr="00EA00FF" w:rsidR="009D185F">
      <w:t>[month, y</w:t>
    </w:r>
    <w:r w:rsidR="00F60DAA">
      <w:t>ea</w:t>
    </w:r>
    <w:r w:rsidRPr="00EA00FF" w:rsidR="009D185F">
      <w:t>r]</w:t>
    </w:r>
    <w:sdt>
      <w:sdtPr>
        <w:id w:val="-122774778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Pr="0086262A" w:rsidR="009D185F">
          <w:t xml:space="preserve">Page </w:t>
        </w:r>
        <w:r w:rsidRPr="0086262A" w:rsidR="009D185F">
          <w:fldChar w:fldCharType="begin"/>
        </w:r>
        <w:r w:rsidRPr="0086262A" w:rsidR="009D185F">
          <w:instrText xml:space="preserve"> PAGE </w:instrText>
        </w:r>
        <w:r w:rsidRPr="0086262A" w:rsidR="009D185F">
          <w:fldChar w:fldCharType="separate"/>
        </w:r>
        <w:r w:rsidR="004567B3">
          <w:rPr>
            <w:noProof/>
          </w:rPr>
          <w:t>1</w:t>
        </w:r>
        <w:r w:rsidRPr="0086262A" w:rsidR="009D185F">
          <w:fldChar w:fldCharType="end"/>
        </w:r>
        <w:r w:rsidRPr="0086262A" w:rsidR="009D185F">
          <w:t xml:space="preserve"> of </w:t>
        </w:r>
        <w:r>
          <w:fldChar w:fldCharType="begin"/>
        </w:r>
        <w:r>
          <w:instrText> NUMPAGES  </w:instrText>
        </w:r>
        <w:r>
          <w:fldChar w:fldCharType="separate"/>
        </w:r>
        <w:r w:rsidR="004567B3">
          <w:rPr>
            <w:noProof/>
          </w:rPr>
          <w:t>2</w:t>
        </w:r>
        <w:r>
          <w:fldChar w:fldCharType="end"/>
        </w:r>
      </w:sdtContent>
    </w:sdt>
  </w:p>
  <w:p xmlns:wp14="http://schemas.microsoft.com/office/word/2010/wordml" w:rsidR="009D185F" w:rsidRDefault="009D185F" w14:paraId="3FE9F23F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3B3BC8" w:rsidP="00F90996" w:rsidRDefault="003B3BC8" w14:paraId="61CDCEAD" wp14:textId="77777777">
      <w:r>
        <w:separator/>
      </w:r>
    </w:p>
  </w:footnote>
  <w:footnote w:type="continuationSeparator" w:id="0">
    <w:p xmlns:wp14="http://schemas.microsoft.com/office/word/2010/wordml" w:rsidR="003B3BC8" w:rsidP="00F90996" w:rsidRDefault="003B3BC8" w14:paraId="6BB9E253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28574F24"/>
    <w:multiLevelType w:val="hybridMultilevel"/>
    <w:tmpl w:val="CBFAAE1E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293100E6"/>
    <w:multiLevelType w:val="hybridMultilevel"/>
    <w:tmpl w:val="E8CEE814"/>
    <w:lvl w:ilvl="0" w:tplc="4FFCCA20">
      <w:numFmt w:val="bullet"/>
      <w:lvlText w:val="-"/>
      <w:lvlJc w:val="left"/>
      <w:pPr>
        <w:ind w:left="720" w:hanging="360"/>
      </w:pPr>
      <w:rPr>
        <w:rFonts w:hint="default" w:ascii="Arial Narrow" w:hAnsi="Arial Narrow" w:eastAsiaTheme="minorEastAsia" w:cstheme="minorBid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177520D"/>
    <w:multiLevelType w:val="hybridMultilevel"/>
    <w:tmpl w:val="EFCC1BB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406940ED"/>
    <w:multiLevelType w:val="hybridMultilevel"/>
    <w:tmpl w:val="13B420BE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47A9580B"/>
    <w:multiLevelType w:val="hybridMultilevel"/>
    <w:tmpl w:val="D3FAB8C4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61AA7C17"/>
    <w:multiLevelType w:val="hybridMultilevel"/>
    <w:tmpl w:val="9D8ECCBE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3F57500"/>
    <w:multiLevelType w:val="hybridMultilevel"/>
    <w:tmpl w:val="A29A724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6613F"/>
    <w:multiLevelType w:val="hybridMultilevel"/>
    <w:tmpl w:val="1310C3DC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8"/>
  </w:num>
  <w:num w:numId="12">
    <w:abstractNumId w:val="1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8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BF6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2194B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36E9"/>
    <w:rsid w:val="002C4ECA"/>
    <w:rsid w:val="002D06D4"/>
    <w:rsid w:val="002E039B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567B3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2348D"/>
    <w:rsid w:val="00536AC3"/>
    <w:rsid w:val="0054290D"/>
    <w:rsid w:val="00555073"/>
    <w:rsid w:val="0057111A"/>
    <w:rsid w:val="005733D7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E2BEF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36CF8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81B"/>
    <w:rsid w:val="00B23E9B"/>
    <w:rsid w:val="00B25012"/>
    <w:rsid w:val="00B2740B"/>
    <w:rsid w:val="00B3070A"/>
    <w:rsid w:val="00B43DEB"/>
    <w:rsid w:val="00B46EB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1718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3B2E"/>
    <w:rsid w:val="00E04BC7"/>
    <w:rsid w:val="00E108D8"/>
    <w:rsid w:val="00E118D0"/>
    <w:rsid w:val="00E16E9A"/>
    <w:rsid w:val="00E23BD3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A172F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245A1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  <w:rsid w:val="00FF7E33"/>
    <w:rsid w:val="3335B3A3"/>
    <w:rsid w:val="6945CA2F"/>
    <w:rsid w:val="6F4942F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04DE42B5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836CF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Relationship Type="http://schemas.openxmlformats.org/officeDocument/2006/relationships/glossaryDocument" Target="glossary/document.xml" Id="R21db18f0813741b2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ceb4a-2ba5-4430-a88f-6a2e15e67db0}"/>
      </w:docPartPr>
      <w:docPartBody>
        <w:p w14:paraId="48351F3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B92F30F9-9E5F-4065-9295-886DADC1BF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72D1DD-29A2-4D89-A5F7-BD32A558E0B6}"/>
</file>

<file path=customXml/itemProps3.xml><?xml version="1.0" encoding="utf-8"?>
<ds:datastoreItem xmlns:ds="http://schemas.openxmlformats.org/officeDocument/2006/customXml" ds:itemID="{4B0195DD-0917-4813-ADA1-1535561E3C87}"/>
</file>

<file path=customXml/itemProps4.xml><?xml version="1.0" encoding="utf-8"?>
<ds:datastoreItem xmlns:ds="http://schemas.openxmlformats.org/officeDocument/2006/customXml" ds:itemID="{9EF02A84-E9A5-4931-BE17-5C4DFE3B001C}"/>
</file>

<file path=customXml/itemProps5.xml><?xml version="1.0" encoding="utf-8"?>
<ds:datastoreItem xmlns:ds="http://schemas.openxmlformats.org/officeDocument/2006/customXml" ds:itemID="{1FEAA045-1924-4C60-A3D3-F4137E87E2D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POLICY1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9</cp:revision>
  <dcterms:created xsi:type="dcterms:W3CDTF">2013-12-12T04:19:00Z</dcterms:created>
  <dcterms:modified xsi:type="dcterms:W3CDTF">2023-11-20T05:50:26Z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aaa41d2d-7b69-4872-a4f3-0603849421a8</vt:lpwstr>
  </property>
  <property fmtid="{D5CDD505-2E9C-101B-9397-08002B2CF9AE}" pid="4" name="MediaServiceImageTags">
    <vt:lpwstr/>
  </property>
</Properties>
</file>